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cstheme="minorHAnsi"/>
          <w:sz w:val="24"/>
          <w:szCs w:val="24"/>
        </w:rPr>
        <w:id w:val="-794518591"/>
        <w:docPartObj>
          <w:docPartGallery w:val="Cover Pages"/>
          <w:docPartUnique/>
        </w:docPartObj>
      </w:sdtPr>
      <w:sdtContent>
        <w:p w:rsidR="0088343A" w:rsidRPr="00375CA3" w:rsidRDefault="0088343A">
          <w:pPr>
            <w:rPr>
              <w:rFonts w:cstheme="minorHAnsi"/>
              <w:sz w:val="24"/>
              <w:szCs w:val="24"/>
            </w:rPr>
          </w:pPr>
          <w:r w:rsidRPr="00375CA3">
            <w:rPr>
              <w:rFonts w:cstheme="minorHAnsi"/>
              <w:noProof/>
              <w:sz w:val="24"/>
              <w:szCs w:val="24"/>
              <w:lang w:eastAsia="en-CA"/>
            </w:rPr>
            <mc:AlternateContent>
              <mc:Choice Requires="wps">
                <w:drawing>
                  <wp:anchor distT="0" distB="0" distL="114300" distR="114300" simplePos="0" relativeHeight="251664384" behindDoc="0" locked="0" layoutInCell="1" allowOverlap="1" wp14:anchorId="1276BB42" wp14:editId="6FFAA146">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66000</wp14:pctPosVOffset>
                        </wp:positionV>
                      </mc:Choice>
                      <mc:Fallback>
                        <wp:positionV relativeFrom="page">
                          <wp:posOffset>6638290</wp:posOffset>
                        </wp:positionV>
                      </mc:Fallback>
                    </mc:AlternateContent>
                    <wp:extent cx="2797810" cy="268605"/>
                    <wp:effectExtent l="0" t="0" r="0" b="0"/>
                    <wp:wrapSquare wrapText="bothSides"/>
                    <wp:docPr id="33" name="Text Box 33"/>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88343A" w:rsidRDefault="001744B5">
                                <w:pPr>
                                  <w:pStyle w:val="NoSpacing"/>
                                  <w:rPr>
                                    <w:noProof/>
                                    <w:color w:val="1F497D" w:themeColor="text2"/>
                                  </w:rPr>
                                </w:pPr>
                                <w:sdt>
                                  <w:sdtPr>
                                    <w:rPr>
                                      <w:noProof/>
                                      <w:color w:val="1F497D" w:themeColor="text2"/>
                                    </w:rPr>
                                    <w:alias w:val="Author"/>
                                    <w:id w:val="-693917752"/>
                                    <w:dataBinding w:prefixMappings="xmlns:ns0='http://schemas.openxmlformats.org/package/2006/metadata/core-properties' xmlns:ns1='http://purl.org/dc/elements/1.1/'" w:xpath="/ns0:coreProperties[1]/ns1:creator[1]" w:storeItemID="{6C3C8BC8-F283-45AE-878A-BAB7291924A1}"/>
                                    <w:text/>
                                  </w:sdtPr>
                                  <w:sdtContent>
                                    <w:del w:id="0" w:author="Technology Services" w:date="2012-04-16T16:27:00Z">
                                      <w:r w:rsidDel="001744B5">
                                        <w:rPr>
                                          <w:noProof/>
                                          <w:color w:val="1F497D" w:themeColor="text2"/>
                                        </w:rPr>
                                        <w:delText>Margo Nygard</w:delText>
                                      </w:r>
                                    </w:del>
                                    <w:ins w:id="1" w:author="Technology Services" w:date="2012-04-16T16:32:00Z">
                                      <w:r w:rsidR="00A16BDA">
                                        <w:rPr>
                                          <w:noProof/>
                                          <w:color w:val="1F497D" w:themeColor="text2"/>
                                        </w:rPr>
                                        <w:t>Technology Services</w:t>
                                      </w:r>
                                    </w:ins>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" filled="f" stroked="f" strokeweight=".5pt">
                    <v:textbox style="mso-fit-shape-to-text:t">
                      <w:txbxContent>
                        <w:p w:rsidR="0088343A" w:rsidRDefault="001744B5">
                          <w:pPr>
                            <w:pStyle w:val="NoSpacing"/>
                            <w:rPr>
                              <w:noProof/>
                              <w:color w:val="1F497D" w:themeColor="text2"/>
                            </w:rPr>
                          </w:pPr>
                          <w:sdt>
                            <w:sdtPr>
                              <w:rPr>
                                <w:noProof/>
                                <w:color w:val="1F497D" w:themeColor="text2"/>
                              </w:rPr>
                              <w:alias w:val="Author"/>
                              <w:id w:val="-693917752"/>
                              <w:dataBinding w:prefixMappings="xmlns:ns0='http://schemas.openxmlformats.org/package/2006/metadata/core-properties' xmlns:ns1='http://purl.org/dc/elements/1.1/'" w:xpath="/ns0:coreProperties[1]/ns1:creator[1]" w:storeItemID="{6C3C8BC8-F283-45AE-878A-BAB7291924A1}"/>
                              <w:text/>
                            </w:sdtPr>
                            <w:sdtContent>
                              <w:del w:id="2" w:author="Technology Services" w:date="2012-04-16T16:27:00Z">
                                <w:r w:rsidDel="001744B5">
                                  <w:rPr>
                                    <w:noProof/>
                                    <w:color w:val="1F497D" w:themeColor="text2"/>
                                  </w:rPr>
                                  <w:delText>Margo Nygard</w:delText>
                                </w:r>
                              </w:del>
                              <w:ins w:id="3" w:author="Technology Services" w:date="2012-04-16T16:32:00Z">
                                <w:r w:rsidR="00A16BDA">
                                  <w:rPr>
                                    <w:noProof/>
                                    <w:color w:val="1F497D" w:themeColor="text2"/>
                                  </w:rPr>
                                  <w:t>Technology Services</w:t>
                                </w:r>
                              </w:ins>
                            </w:sdtContent>
                          </w:sdt>
                        </w:p>
                      </w:txbxContent>
                    </v:textbox>
                    <w10:wrap type="square" anchorx="page" anchory="page"/>
                  </v:shape>
                </w:pict>
              </mc:Fallback>
            </mc:AlternateContent>
          </w:r>
          <w:r w:rsidRPr="00375CA3">
            <w:rPr>
              <w:rFonts w:cstheme="minorHAnsi"/>
              <w:noProof/>
              <w:sz w:val="24"/>
              <w:szCs w:val="24"/>
              <w:lang w:eastAsia="en-CA"/>
            </w:rPr>
            <mc:AlternateContent>
              <mc:Choice Requires="wps">
                <w:drawing>
                  <wp:anchor distT="0" distB="0" distL="114300" distR="114300" simplePos="0" relativeHeight="251663360" behindDoc="1" locked="0" layoutInCell="1" allowOverlap="1" wp14:anchorId="7D09F383" wp14:editId="01CFD6D0">
                    <wp:simplePos x="0" y="0"/>
                    <wp:positionH relativeFrom="page">
                      <wp:align>center</wp:align>
                    </wp:positionH>
                    <wp:positionV relativeFrom="page">
                      <wp:align>center</wp:align>
                    </wp:positionV>
                    <wp:extent cx="7383780" cy="9555480"/>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83780" cy="9555480"/>
                            </a:xfrm>
                            <a:prstGeom prst="rect">
                              <a:avLst/>
                            </a:prstGeom>
                            <a:ln>
                              <a:noFill/>
                            </a:ln>
                          </wps:spPr>
                          <wps:style>
                            <a:lnRef idx="2">
                              <a:schemeClr val="accent1">
                                <a:shade val="50000"/>
                              </a:schemeClr>
                            </a:lnRef>
                            <a:fillRef idx="1003">
                              <a:schemeClr val="lt2"/>
                            </a:fillRef>
                            <a:effectRef idx="0">
                              <a:schemeClr val="accent1"/>
                            </a:effectRef>
                            <a:fontRef idx="minor">
                              <a:schemeClr val="lt1"/>
                            </a:fontRef>
                          </wps:style>
                          <wps:txbx>
                            <w:txbxContent>
                              <w:p w:rsidR="0088343A" w:rsidRDefault="0088343A">
                                <w:bookmarkStart w:id="4" w:name="_GoBack"/>
                                <w:bookmarkEnd w:id="4"/>
                              </w:p>
                            </w:txbxContent>
                          </wps:txbx>
                          <wps:bodyPr rot="0" spcFirstLastPara="0" vertOverflow="overflow" horzOverflow="overflow" vert="horz" wrap="square" lIns="274320" tIns="45720" rIns="27432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id="Rectangle 34"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" fillcolor="#f1efe6 [2579]" stroked="f" strokeweight="2pt">
                    <v:fill color2="#575131 [963]" rotate="t" focusposition=".5,.5" focussize="" focus="100%" type="gradientRadial"/>
                    <v:path arrowok="t"/>
                    <v:textbox inset="21.6pt,,21.6pt">
                      <w:txbxContent>
                        <w:p w:rsidR="0088343A" w:rsidRDefault="0088343A">
                          <w:bookmarkStart w:id="5" w:name="_GoBack"/>
                          <w:bookmarkEnd w:id="5"/>
                        </w:p>
                      </w:txbxContent>
                    </v:textbox>
                    <w10:wrap anchorx="page" anchory="page"/>
                  </v:rect>
                </w:pict>
              </mc:Fallback>
            </mc:AlternateContent>
          </w:r>
          <w:r w:rsidRPr="00375CA3">
            <w:rPr>
              <w:rFonts w:cstheme="minorHAnsi"/>
              <w:noProof/>
              <w:sz w:val="24"/>
              <w:szCs w:val="24"/>
              <w:lang w:eastAsia="en-CA"/>
            </w:rPr>
            <mc:AlternateContent>
              <mc:Choice Requires="wps">
                <w:drawing>
                  <wp:anchor distT="0" distB="0" distL="114300" distR="114300" simplePos="0" relativeHeight="251660288" behindDoc="0" locked="0" layoutInCell="1" allowOverlap="1" wp14:anchorId="1D70A489" wp14:editId="0564CD61">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2875915" cy="3017520"/>
                    <wp:effectExtent l="0" t="0" r="0" b="0"/>
                    <wp:wrapNone/>
                    <wp:docPr id="35" name="Rectangle 35"/>
                    <wp:cNvGraphicFramePr/>
                    <a:graphic xmlns:a="http://schemas.openxmlformats.org/drawingml/2006/main">
                      <a:graphicData uri="http://schemas.microsoft.com/office/word/2010/wordprocessingShape">
                        <wps:wsp>
                          <wps:cNvSpPr/>
                          <wps:spPr>
                            <a:xfrm>
                              <a:off x="0" y="0"/>
                              <a:ext cx="2875915" cy="301752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8343A" w:rsidRDefault="0088343A">
                                <w:pPr>
                                  <w:spacing w:before="240"/>
                                  <w:jc w:val="center"/>
                                  <w:rPr>
                                    <w:color w:val="FFFFFF" w:themeColor="background1"/>
                                  </w:rPr>
                                </w:pPr>
                                <w:sdt>
                                  <w:sdtPr>
                                    <w:rPr>
                                      <w:color w:val="FFFFFF" w:themeColor="background1"/>
                                    </w:rPr>
                                    <w:alias w:val="Abstract"/>
                                    <w:id w:val="207926161"/>
                                    <w:showingPlcHdr/>
                                    <w:dataBinding w:prefixMappings="xmlns:ns0='http://schemas.microsoft.com/office/2006/coverPageProps'" w:xpath="/ns0:CoverPageProperties[1]/ns0:Abstract[1]" w:storeItemID="{55AF091B-3C7A-41E3-B477-F2FDAA23CFDA}"/>
                                    <w:text/>
                                  </w:sdtPr>
                                  <w:sdtContent>
                                    <w:r>
                                      <w:rPr>
                                        <w:color w:val="FFFFFF" w:themeColor="background1"/>
                                      </w:rPr>
                                      <w:t xml:space="preserve">     </w:t>
                                    </w:r>
                                  </w:sdtContent>
                                </w:sdt>
                              </w:p>
                            </w:txbxContent>
                          </wps:txbx>
                          <wps:bodyPr rot="0" spcFirstLastPara="0" vertOverflow="overflow" horzOverflow="overflow" vert="horz" wrap="square" lIns="182880" tIns="182880" rIns="182880" bIns="365760" numCol="1" spcCol="0" rtlCol="0" fromWordArt="0" anchor="b" anchorCtr="0" forceAA="0" compatLnSpc="1">
                            <a:prstTxWarp prst="textNoShape">
                              <a:avLst/>
                            </a:prstTxWarp>
                            <a:noAutofit/>
                          </wps:bodyPr>
                        </wps:wsp>
                      </a:graphicData>
                    </a:graphic>
                    <wp14:sizeRelH relativeFrom="page">
                      <wp14:pctWidth>37000</wp14:pctWidth>
                    </wp14:sizeRelH>
                    <wp14:sizeRelV relativeFrom="page">
                      <wp14:pctHeight>30000</wp14:pctHeight>
                    </wp14:sizeRelV>
                  </wp:anchor>
                </w:drawing>
              </mc:Choice>
              <mc:Fallback>
                <w:pict>
                  <v:rect id="Rectangle 35"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" fillcolor="#1f497d [3215]" stroked="f" strokeweight="2pt">
                    <v:textbox inset="14.4pt,14.4pt,14.4pt,28.8pt">
                      <w:txbxContent>
                        <w:p w:rsidR="0088343A" w:rsidRDefault="0088343A">
                          <w:pPr>
                            <w:spacing w:before="240"/>
                            <w:jc w:val="center"/>
                            <w:rPr>
                              <w:color w:val="FFFFFF" w:themeColor="background1"/>
                            </w:rPr>
                          </w:pPr>
                          <w:sdt>
                            <w:sdtPr>
                              <w:rPr>
                                <w:color w:val="FFFFFF" w:themeColor="background1"/>
                              </w:rPr>
                              <w:alias w:val="Abstract"/>
                              <w:id w:val="207926161"/>
                              <w:showingPlcHdr/>
                              <w:dataBinding w:prefixMappings="xmlns:ns0='http://schemas.microsoft.com/office/2006/coverPageProps'" w:xpath="/ns0:CoverPageProperties[1]/ns0:Abstract[1]" w:storeItemID="{55AF091B-3C7A-41E3-B477-F2FDAA23CFDA}"/>
                              <w:text/>
                            </w:sdtPr>
                            <w:sdtContent>
                              <w:r>
                                <w:rPr>
                                  <w:color w:val="FFFFFF" w:themeColor="background1"/>
                                </w:rPr>
                                <w:t xml:space="preserve">     </w:t>
                              </w:r>
                            </w:sdtContent>
                          </w:sdt>
                        </w:p>
                      </w:txbxContent>
                    </v:textbox>
                    <w10:wrap anchorx="page" anchory="page"/>
                  </v:rect>
                </w:pict>
              </mc:Fallback>
            </mc:AlternateContent>
          </w:r>
          <w:r w:rsidRPr="00375CA3">
            <w:rPr>
              <w:rFonts w:cstheme="minorHAnsi"/>
              <w:noProof/>
              <w:sz w:val="24"/>
              <w:szCs w:val="24"/>
              <w:lang w:eastAsia="en-CA"/>
            </w:rPr>
            <mc:AlternateContent>
              <mc:Choice Requires="wps">
                <w:drawing>
                  <wp:anchor distT="0" distB="0" distL="114300" distR="114300" simplePos="0" relativeHeight="251659264" behindDoc="0" locked="0" layoutInCell="1" allowOverlap="1" wp14:anchorId="0727AFCC" wp14:editId="188FE95F">
                    <wp:simplePos x="0" y="0"/>
                    <mc:AlternateContent>
                      <mc:Choice Requires="wp14">
                        <wp:positionH relativeFrom="page">
                          <wp14:pctPosHOffset>44000</wp14:pctPosHOffset>
                        </wp:positionH>
                      </mc:Choice>
                      <mc:Fallback>
                        <wp:positionH relativeFrom="page">
                          <wp:posOffset>3419475</wp:posOffset>
                        </wp:positionH>
                      </mc:Fallback>
                    </mc:AlternateContent>
                    <mc:AlternateContent>
                      <mc:Choice Requires="wp14">
                        <wp:positionV relativeFrom="page">
                          <wp14:pctPosVOffset>2500</wp14:pctPosVOffset>
                        </wp:positionV>
                      </mc:Choice>
                      <mc:Fallback>
                        <wp:positionV relativeFrom="page">
                          <wp:posOffset>251460</wp:posOffset>
                        </wp:positionV>
                      </mc:Fallback>
                    </mc:AlternateContent>
                    <wp:extent cx="3108960" cy="7040880"/>
                    <wp:effectExtent l="0" t="0" r="0" b="0"/>
                    <wp:wrapNone/>
                    <wp:docPr id="36" name="Rectangle 36"/>
                    <wp:cNvGraphicFramePr/>
                    <a:graphic xmlns:a="http://schemas.openxmlformats.org/drawingml/2006/main">
                      <a:graphicData uri="http://schemas.microsoft.com/office/word/2010/wordprocessingShape">
                        <wps:wsp>
                          <wps:cNvSpPr/>
                          <wps:spPr>
                            <a:xfrm>
                              <a:off x="0" y="0"/>
                              <a:ext cx="3108960" cy="7040880"/>
                            </a:xfrm>
                            <a:prstGeom prst="rect">
                              <a:avLst/>
                            </a:prstGeom>
                            <a:solidFill>
                              <a:schemeClr val="bg1"/>
                            </a:solid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40000</wp14:pctWidth>
                    </wp14:sizeRelH>
                    <wp14:sizeRelV relativeFrom="page">
                      <wp14:pctHeight>70000</wp14:pctHeight>
                    </wp14:sizeRelV>
                  </wp:anchor>
                </w:drawing>
              </mc:Choice>
              <mc:Fallback>
                <w:pict>
                  <v:rect id="Rectangle 36" o:spid="_x0000_s1026"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" fillcolor="white [3212]" strokecolor="#938953 [1614]" strokeweight="1.25pt">
                    <w10:wrap anchorx="page" anchory="page"/>
                  </v:rect>
                </w:pict>
              </mc:Fallback>
            </mc:AlternateContent>
          </w:r>
          <w:r w:rsidRPr="00375CA3">
            <w:rPr>
              <w:rFonts w:cstheme="minorHAnsi"/>
              <w:noProof/>
              <w:sz w:val="24"/>
              <w:szCs w:val="24"/>
              <w:lang w:eastAsia="en-CA"/>
            </w:rPr>
            <mc:AlternateContent>
              <mc:Choice Requires="wps">
                <w:drawing>
                  <wp:anchor distT="0" distB="0" distL="114300" distR="114300" simplePos="0" relativeHeight="251662336" behindDoc="0" locked="0" layoutInCell="1" allowOverlap="1" wp14:anchorId="63F8A731" wp14:editId="55330028">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37" name="Rectangle 37"/>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id="Rectangle 37"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" fillcolor="#4f81bd [3204]" stroked="f" strokeweight="2pt">
                    <w10:wrap anchorx="page" anchory="page"/>
                  </v:rect>
                </w:pict>
              </mc:Fallback>
            </mc:AlternateContent>
          </w:r>
          <w:r w:rsidRPr="00375CA3">
            <w:rPr>
              <w:rFonts w:cstheme="minorHAnsi"/>
              <w:noProof/>
              <w:sz w:val="24"/>
              <w:szCs w:val="24"/>
              <w:lang w:eastAsia="en-CA"/>
            </w:rPr>
            <mc:AlternateContent>
              <mc:Choice Requires="wps">
                <w:drawing>
                  <wp:anchor distT="0" distB="0" distL="114300" distR="114300" simplePos="0" relativeHeight="251661312" behindDoc="0" locked="0" layoutInCell="1" allowOverlap="1" wp14:anchorId="2099D3F4" wp14:editId="4864EDD0">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35000</wp14:pctPosVOffset>
                        </wp:positionV>
                      </mc:Choice>
                      <mc:Fallback>
                        <wp:positionV relativeFrom="page">
                          <wp:posOffset>3520440</wp:posOffset>
                        </wp:positionV>
                      </mc:Fallback>
                    </mc:AlternateContent>
                    <wp:extent cx="2797810" cy="2475230"/>
                    <wp:effectExtent l="0" t="0" r="0" b="0"/>
                    <wp:wrapSquare wrapText="bothSides"/>
                    <wp:docPr id="39" name="Text Box 39"/>
                    <wp:cNvGraphicFramePr/>
                    <a:graphic xmlns:a="http://schemas.openxmlformats.org/drawingml/2006/main">
                      <a:graphicData uri="http://schemas.microsoft.com/office/word/2010/wordprocessingShape">
                        <wps:wsp>
                          <wps:cNvSpPr txBox="1"/>
                          <wps:spPr>
                            <a:xfrm>
                              <a:off x="0" y="0"/>
                              <a:ext cx="2797810" cy="2475230"/>
                            </a:xfrm>
                            <a:prstGeom prst="rect">
                              <a:avLst/>
                            </a:prstGeom>
                            <a:noFill/>
                            <a:ln w="6350">
                              <a:noFill/>
                            </a:ln>
                            <a:effectLst/>
                          </wps:spPr>
                          <wps:txbx>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88343A" w:rsidRDefault="0088343A">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AISI Leader Focus Group</w:t>
                                    </w:r>
                                  </w:p>
                                </w:sdtContent>
                              </w:sdt>
                              <w:sdt>
                                <w:sdtPr>
                                  <w:rPr>
                                    <w:rFonts w:asciiTheme="majorHAnsi" w:hAnsiTheme="majorHAnsi"/>
                                    <w:noProof/>
                                    <w:color w:val="1F497D"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88343A" w:rsidRDefault="0088343A">
                                    <w:pPr>
                                      <w:rPr>
                                        <w:rFonts w:asciiTheme="majorHAnsi" w:hAnsiTheme="majorHAnsi"/>
                                        <w:noProof/>
                                        <w:color w:val="1F497D" w:themeColor="text2"/>
                                        <w:sz w:val="32"/>
                                        <w:szCs w:val="40"/>
                                      </w:rPr>
                                    </w:pPr>
                                    <w:r>
                                      <w:rPr>
                                        <w:rFonts w:asciiTheme="majorHAnsi" w:hAnsiTheme="majorHAnsi"/>
                                        <w:noProof/>
                                        <w:color w:val="1F497D" w:themeColor="text2"/>
                                        <w:sz w:val="32"/>
                                        <w:szCs w:val="40"/>
                                      </w:rPr>
                                      <w:t>April 17, 2012</w:t>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page">
                      <wp14:pctWidth>36000</wp14:pctWidth>
                    </wp14:sizeRelH>
                    <wp14:sizeRelV relativeFrom="page">
                      <wp14:pctHeight>28000</wp14:pctHeight>
                    </wp14:sizeRelV>
                  </wp:anchor>
                </w:drawing>
              </mc:Choice>
              <mc:Fallback>
                <w:pict>
                  <v:shape id="Text Box 39"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1dUOA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" filled="f" stroked="f" strokeweight=".5pt">
                    <v:textbox style="mso-fit-shape-to-text:t">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88343A" w:rsidRDefault="0088343A">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AISI Leader Focus Group</w:t>
                              </w:r>
                            </w:p>
                          </w:sdtContent>
                        </w:sdt>
                        <w:sdt>
                          <w:sdtPr>
                            <w:rPr>
                              <w:rFonts w:asciiTheme="majorHAnsi" w:hAnsiTheme="majorHAnsi"/>
                              <w:noProof/>
                              <w:color w:val="1F497D"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88343A" w:rsidRDefault="0088343A">
                              <w:pPr>
                                <w:rPr>
                                  <w:rFonts w:asciiTheme="majorHAnsi" w:hAnsiTheme="majorHAnsi"/>
                                  <w:noProof/>
                                  <w:color w:val="1F497D" w:themeColor="text2"/>
                                  <w:sz w:val="32"/>
                                  <w:szCs w:val="40"/>
                                </w:rPr>
                              </w:pPr>
                              <w:r>
                                <w:rPr>
                                  <w:rFonts w:asciiTheme="majorHAnsi" w:hAnsiTheme="majorHAnsi"/>
                                  <w:noProof/>
                                  <w:color w:val="1F497D" w:themeColor="text2"/>
                                  <w:sz w:val="32"/>
                                  <w:szCs w:val="40"/>
                                </w:rPr>
                                <w:t>April 17, 2012</w:t>
                              </w:r>
                            </w:p>
                          </w:sdtContent>
                        </w:sdt>
                      </w:txbxContent>
                    </v:textbox>
                    <w10:wrap type="square" anchorx="page" anchory="page"/>
                  </v:shape>
                </w:pict>
              </mc:Fallback>
            </mc:AlternateContent>
          </w:r>
        </w:p>
        <w:p w:rsidR="0088343A" w:rsidRPr="00375CA3" w:rsidRDefault="0088343A">
          <w:pPr>
            <w:rPr>
              <w:rFonts w:cstheme="minorHAnsi"/>
              <w:sz w:val="24"/>
              <w:szCs w:val="24"/>
            </w:rPr>
          </w:pPr>
          <w:r w:rsidRPr="00375CA3">
            <w:rPr>
              <w:rFonts w:cstheme="minorHAnsi"/>
              <w:sz w:val="24"/>
              <w:szCs w:val="24"/>
            </w:rPr>
            <w:br w:type="page"/>
          </w:r>
        </w:p>
      </w:sdtContent>
    </w:sdt>
    <w:p w:rsidR="0088343A" w:rsidRPr="00375CA3" w:rsidRDefault="0088343A" w:rsidP="0088343A">
      <w:pPr>
        <w:rPr>
          <w:rFonts w:cstheme="minorHAnsi"/>
          <w:sz w:val="24"/>
          <w:szCs w:val="24"/>
        </w:rPr>
      </w:pPr>
      <w:r w:rsidRPr="00375CA3">
        <w:rPr>
          <w:rFonts w:cstheme="minorHAnsi"/>
          <w:sz w:val="24"/>
          <w:szCs w:val="24"/>
        </w:rPr>
        <w:lastRenderedPageBreak/>
        <w:t xml:space="preserve">Hello. My name is ____________I am going to run our discussion today and ________ will be our note taker. My job is to make sure that we cover our questions and to make sure that everyone has an opportunity to be involved. Our purpose today is to find out what you, as </w:t>
      </w:r>
      <w:r w:rsidR="00375CA3">
        <w:rPr>
          <w:rFonts w:cstheme="minorHAnsi"/>
          <w:sz w:val="24"/>
          <w:szCs w:val="24"/>
        </w:rPr>
        <w:t>teacher leaders</w:t>
      </w:r>
      <w:r w:rsidRPr="00375CA3">
        <w:rPr>
          <w:rFonts w:cstheme="minorHAnsi"/>
          <w:sz w:val="24"/>
          <w:szCs w:val="24"/>
        </w:rPr>
        <w:t xml:space="preserve">, think about </w:t>
      </w:r>
      <w:r w:rsidR="00375CA3">
        <w:rPr>
          <w:rFonts w:cstheme="minorHAnsi"/>
          <w:sz w:val="24"/>
          <w:szCs w:val="24"/>
        </w:rPr>
        <w:t>AISI Cycle 4 in your schools</w:t>
      </w:r>
      <w:r w:rsidRPr="00375CA3">
        <w:rPr>
          <w:rFonts w:cstheme="minorHAnsi"/>
          <w:sz w:val="24"/>
          <w:szCs w:val="24"/>
        </w:rPr>
        <w:t>, how you use technology and how you use feed</w:t>
      </w:r>
      <w:r w:rsidR="00375CA3">
        <w:rPr>
          <w:rFonts w:cstheme="minorHAnsi"/>
          <w:sz w:val="24"/>
          <w:szCs w:val="24"/>
        </w:rPr>
        <w:t>back that your teachers give you</w:t>
      </w:r>
      <w:r w:rsidRPr="00375CA3">
        <w:rPr>
          <w:rFonts w:cstheme="minorHAnsi"/>
          <w:sz w:val="24"/>
          <w:szCs w:val="24"/>
        </w:rPr>
        <w:t xml:space="preserve">.  There are no right or wrong answers to any of the questions. The purpose is to find out what your personal opinions are, and everyone’s opinion is equally important to us. </w:t>
      </w:r>
      <w:r w:rsidRPr="00375CA3">
        <w:rPr>
          <w:rFonts w:cstheme="minorHAnsi"/>
          <w:b/>
          <w:sz w:val="24"/>
          <w:szCs w:val="24"/>
        </w:rPr>
        <w:t>We will try to keep our conversation within a one hour time limit.</w:t>
      </w:r>
    </w:p>
    <w:p w:rsidR="0088343A" w:rsidRPr="00375CA3" w:rsidRDefault="0088343A" w:rsidP="0088343A">
      <w:pPr>
        <w:rPr>
          <w:rFonts w:cstheme="minorHAnsi"/>
          <w:sz w:val="24"/>
          <w:szCs w:val="24"/>
        </w:rPr>
      </w:pPr>
      <w:r w:rsidRPr="00375CA3">
        <w:rPr>
          <w:rFonts w:cstheme="minorHAnsi"/>
          <w:sz w:val="24"/>
          <w:szCs w:val="24"/>
        </w:rPr>
        <w:t>Before we get started, here are some ground rules and points of information: [may want to post this and refer to it]</w:t>
      </w:r>
    </w:p>
    <w:p w:rsidR="0088343A" w:rsidRPr="00375CA3" w:rsidRDefault="0088343A" w:rsidP="0088343A">
      <w:pPr>
        <w:pStyle w:val="ListParagraph"/>
        <w:numPr>
          <w:ilvl w:val="0"/>
          <w:numId w:val="1"/>
        </w:numPr>
        <w:tabs>
          <w:tab w:val="left" w:pos="10440"/>
        </w:tabs>
        <w:rPr>
          <w:rFonts w:cstheme="minorHAnsi"/>
          <w:sz w:val="24"/>
          <w:szCs w:val="24"/>
        </w:rPr>
      </w:pPr>
      <w:r w:rsidRPr="00375CA3">
        <w:rPr>
          <w:rFonts w:cstheme="minorHAnsi"/>
          <w:bCs/>
          <w:sz w:val="24"/>
          <w:szCs w:val="24"/>
        </w:rPr>
        <w:t xml:space="preserve">Please talk one at a time.  </w:t>
      </w:r>
    </w:p>
    <w:p w:rsidR="0088343A" w:rsidRPr="00375CA3" w:rsidRDefault="0088343A" w:rsidP="0088343A">
      <w:pPr>
        <w:pStyle w:val="ListParagraph"/>
        <w:numPr>
          <w:ilvl w:val="0"/>
          <w:numId w:val="1"/>
        </w:numPr>
        <w:tabs>
          <w:tab w:val="left" w:pos="10440"/>
        </w:tabs>
        <w:rPr>
          <w:rFonts w:cstheme="minorHAnsi"/>
          <w:sz w:val="24"/>
          <w:szCs w:val="24"/>
        </w:rPr>
      </w:pPr>
      <w:r w:rsidRPr="00375CA3">
        <w:rPr>
          <w:rFonts w:cstheme="minorHAnsi"/>
          <w:bCs/>
          <w:sz w:val="24"/>
          <w:szCs w:val="24"/>
        </w:rPr>
        <w:t>Avoid side conversations with neighbors</w:t>
      </w:r>
    </w:p>
    <w:p w:rsidR="0088343A" w:rsidRPr="00375CA3" w:rsidRDefault="0088343A" w:rsidP="0088343A">
      <w:pPr>
        <w:pStyle w:val="ListParagraph"/>
        <w:numPr>
          <w:ilvl w:val="0"/>
          <w:numId w:val="1"/>
        </w:numPr>
        <w:tabs>
          <w:tab w:val="left" w:pos="10440"/>
        </w:tabs>
        <w:rPr>
          <w:rFonts w:cstheme="minorHAnsi"/>
          <w:sz w:val="24"/>
          <w:szCs w:val="24"/>
        </w:rPr>
      </w:pPr>
      <w:r w:rsidRPr="00375CA3">
        <w:rPr>
          <w:rFonts w:cstheme="minorHAnsi"/>
          <w:sz w:val="24"/>
          <w:szCs w:val="24"/>
        </w:rPr>
        <w:t>We need to hear from everyone in the course of the discussion, but you don’t have to answer every question.</w:t>
      </w:r>
    </w:p>
    <w:p w:rsidR="0088343A" w:rsidRPr="00375CA3" w:rsidRDefault="0088343A" w:rsidP="0088343A">
      <w:pPr>
        <w:pStyle w:val="ListParagraph"/>
        <w:numPr>
          <w:ilvl w:val="0"/>
          <w:numId w:val="1"/>
        </w:numPr>
        <w:tabs>
          <w:tab w:val="left" w:pos="10440"/>
        </w:tabs>
        <w:rPr>
          <w:rFonts w:cstheme="minorHAnsi"/>
          <w:sz w:val="24"/>
          <w:szCs w:val="24"/>
        </w:rPr>
      </w:pPr>
      <w:r w:rsidRPr="00375CA3">
        <w:rPr>
          <w:rFonts w:cstheme="minorHAnsi"/>
          <w:sz w:val="24"/>
          <w:szCs w:val="24"/>
        </w:rPr>
        <w:t>Feel free to respond directly to someone who has made a point. You don’t have to address your comments to me.</w:t>
      </w:r>
    </w:p>
    <w:p w:rsidR="0088343A" w:rsidRPr="00375CA3" w:rsidRDefault="0088343A" w:rsidP="0088343A">
      <w:pPr>
        <w:pStyle w:val="ListParagraph"/>
        <w:numPr>
          <w:ilvl w:val="0"/>
          <w:numId w:val="1"/>
        </w:numPr>
        <w:tabs>
          <w:tab w:val="left" w:pos="10440"/>
        </w:tabs>
        <w:rPr>
          <w:rFonts w:cstheme="minorHAnsi"/>
          <w:sz w:val="24"/>
          <w:szCs w:val="24"/>
        </w:rPr>
      </w:pPr>
      <w:r w:rsidRPr="00375CA3">
        <w:rPr>
          <w:rFonts w:cstheme="minorHAnsi"/>
          <w:sz w:val="24"/>
          <w:szCs w:val="24"/>
        </w:rPr>
        <w:t>Say what is true for you. Don’t let the group decide your opinion for you.</w:t>
      </w:r>
    </w:p>
    <w:p w:rsidR="0088343A" w:rsidRPr="00375CA3" w:rsidRDefault="0088343A" w:rsidP="0088343A">
      <w:pPr>
        <w:pStyle w:val="ListParagraph"/>
        <w:numPr>
          <w:ilvl w:val="0"/>
          <w:numId w:val="1"/>
        </w:numPr>
        <w:tabs>
          <w:tab w:val="left" w:pos="10440"/>
        </w:tabs>
        <w:rPr>
          <w:rFonts w:cstheme="minorHAnsi"/>
          <w:sz w:val="24"/>
          <w:szCs w:val="24"/>
        </w:rPr>
      </w:pPr>
      <w:r w:rsidRPr="00375CA3">
        <w:rPr>
          <w:rFonts w:cstheme="minorHAnsi"/>
          <w:b/>
          <w:color w:val="C00000"/>
          <w:sz w:val="24"/>
          <w:szCs w:val="24"/>
        </w:rPr>
        <w:t xml:space="preserve">We do not use names of students, teachers or parents in discussions. </w:t>
      </w:r>
    </w:p>
    <w:p w:rsidR="0088343A" w:rsidRPr="00375CA3" w:rsidRDefault="0088343A" w:rsidP="0088343A">
      <w:pPr>
        <w:pStyle w:val="ListParagraph"/>
        <w:numPr>
          <w:ilvl w:val="0"/>
          <w:numId w:val="1"/>
        </w:numPr>
        <w:tabs>
          <w:tab w:val="left" w:pos="10440"/>
        </w:tabs>
        <w:rPr>
          <w:rFonts w:cstheme="minorHAnsi"/>
          <w:sz w:val="24"/>
          <w:szCs w:val="24"/>
        </w:rPr>
      </w:pPr>
      <w:r w:rsidRPr="00375CA3">
        <w:rPr>
          <w:rFonts w:cstheme="minorHAnsi"/>
          <w:sz w:val="24"/>
          <w:szCs w:val="24"/>
        </w:rPr>
        <w:t>Respect for opinions: You may find that you disagree with an opinion voiced here by another person.  That is OK, and I hope you will say so when that happens in a respectful and polite way.  You also may change your mind in the middle of our discussion, perhaps as a result of something that someone else says, and again I hope you will say so, if and when that happens.</w:t>
      </w:r>
    </w:p>
    <w:p w:rsidR="0088343A" w:rsidRPr="00375CA3" w:rsidRDefault="0088343A" w:rsidP="0088343A">
      <w:pPr>
        <w:pStyle w:val="ListParagraph"/>
        <w:numPr>
          <w:ilvl w:val="0"/>
          <w:numId w:val="1"/>
        </w:numPr>
        <w:tabs>
          <w:tab w:val="left" w:pos="10440"/>
        </w:tabs>
        <w:rPr>
          <w:rFonts w:cstheme="minorHAnsi"/>
          <w:sz w:val="24"/>
          <w:szCs w:val="24"/>
        </w:rPr>
      </w:pPr>
      <w:r w:rsidRPr="00375CA3">
        <w:rPr>
          <w:rFonts w:cstheme="minorHAnsi"/>
          <w:sz w:val="24"/>
          <w:szCs w:val="24"/>
        </w:rPr>
        <w:t>Don’t hesitate to stop us as we are writing if what we have written does not accurately reflect your comments.</w:t>
      </w:r>
    </w:p>
    <w:p w:rsidR="0088343A" w:rsidRPr="00375CA3" w:rsidRDefault="0088343A" w:rsidP="0088343A">
      <w:pPr>
        <w:pStyle w:val="ListParagraph"/>
        <w:numPr>
          <w:ilvl w:val="0"/>
          <w:numId w:val="1"/>
        </w:numPr>
        <w:tabs>
          <w:tab w:val="left" w:pos="10440"/>
        </w:tabs>
        <w:rPr>
          <w:rFonts w:cstheme="minorHAnsi"/>
          <w:sz w:val="24"/>
          <w:szCs w:val="24"/>
        </w:rPr>
      </w:pPr>
      <w:r w:rsidRPr="00375CA3">
        <w:rPr>
          <w:rFonts w:cstheme="minorHAnsi"/>
          <w:sz w:val="24"/>
          <w:szCs w:val="24"/>
        </w:rPr>
        <w:t>This discussion is completely anonymous and confidential.  There will be no record of what you say with your name on it.  We are not going to quote anyone specifically using her/his name</w:t>
      </w:r>
      <w:r w:rsidRPr="00375CA3">
        <w:rPr>
          <w:rFonts w:cstheme="minorHAnsi"/>
          <w:color w:val="FF0000"/>
          <w:sz w:val="24"/>
          <w:szCs w:val="24"/>
        </w:rPr>
        <w:t xml:space="preserve">.  </w:t>
      </w:r>
      <w:r w:rsidRPr="00375CA3">
        <w:rPr>
          <w:rFonts w:cstheme="minorHAnsi"/>
          <w:b/>
          <w:i/>
          <w:sz w:val="24"/>
          <w:szCs w:val="24"/>
        </w:rPr>
        <w:t>You were all randomly selected to participate in this session, and we appreciate that you have taken time out of your lives to come today.</w:t>
      </w:r>
      <w:r w:rsidRPr="00375CA3">
        <w:rPr>
          <w:rFonts w:cstheme="minorHAnsi"/>
          <w:b/>
          <w:sz w:val="24"/>
          <w:szCs w:val="24"/>
        </w:rPr>
        <w:t xml:space="preserve"> </w:t>
      </w:r>
    </w:p>
    <w:p w:rsidR="0088343A" w:rsidRPr="00375CA3" w:rsidRDefault="0088343A" w:rsidP="0088343A">
      <w:pPr>
        <w:pStyle w:val="ListParagraph"/>
        <w:rPr>
          <w:rFonts w:cstheme="minorHAnsi"/>
          <w:sz w:val="24"/>
          <w:szCs w:val="24"/>
        </w:rPr>
      </w:pPr>
    </w:p>
    <w:p w:rsidR="0088343A" w:rsidRPr="00375CA3" w:rsidRDefault="0088343A" w:rsidP="0088343A">
      <w:pPr>
        <w:pStyle w:val="ListParagraph"/>
        <w:rPr>
          <w:rFonts w:cstheme="minorHAnsi"/>
          <w:sz w:val="24"/>
          <w:szCs w:val="24"/>
        </w:rPr>
      </w:pPr>
      <w:r w:rsidRPr="00375CA3">
        <w:rPr>
          <w:rFonts w:cstheme="minorHAnsi"/>
          <w:sz w:val="24"/>
          <w:szCs w:val="24"/>
        </w:rPr>
        <w:t xml:space="preserve">Directly quoted from : Abt Associates. (2004). </w:t>
      </w:r>
      <w:r w:rsidRPr="00375CA3">
        <w:rPr>
          <w:rFonts w:cstheme="minorHAnsi"/>
          <w:i/>
          <w:sz w:val="24"/>
          <w:szCs w:val="24"/>
        </w:rPr>
        <w:t xml:space="preserve">Principal focus group questions: Moderator guide. </w:t>
      </w:r>
      <w:r w:rsidRPr="00375CA3">
        <w:rPr>
          <w:rFonts w:cstheme="minorHAnsi"/>
          <w:sz w:val="24"/>
          <w:szCs w:val="24"/>
        </w:rPr>
        <w:t xml:space="preserve">Retrieved February 3, 2010, from </w:t>
      </w:r>
      <w:r w:rsidRPr="00375CA3">
        <w:rPr>
          <w:rFonts w:cstheme="minorHAnsi"/>
          <w:sz w:val="24"/>
          <w:szCs w:val="24"/>
        </w:rPr>
        <w:fldChar w:fldCharType="begin"/>
      </w:r>
      <w:r w:rsidRPr="00375CA3">
        <w:rPr>
          <w:rFonts w:cstheme="minorHAnsi"/>
          <w:sz w:val="24"/>
          <w:szCs w:val="24"/>
        </w:rPr>
        <w:instrText xml:space="preserve"> HYPERLINK "http://www.abt.sliidea.org/dci/principals%20guide.pdf" </w:instrText>
      </w:r>
      <w:r w:rsidRPr="00375CA3">
        <w:rPr>
          <w:rFonts w:cstheme="minorHAnsi"/>
          <w:sz w:val="24"/>
          <w:szCs w:val="24"/>
        </w:rPr>
        <w:fldChar w:fldCharType="separate"/>
      </w:r>
      <w:r w:rsidRPr="00375CA3">
        <w:rPr>
          <w:rStyle w:val="Hyperlink"/>
          <w:rFonts w:cstheme="minorHAnsi"/>
          <w:sz w:val="24"/>
          <w:szCs w:val="24"/>
        </w:rPr>
        <w:t>http://www.abt.sliidea.org/dci/principals%20guide.pdf</w:t>
      </w:r>
      <w:r w:rsidRPr="00375CA3">
        <w:rPr>
          <w:rStyle w:val="Hyperlink"/>
          <w:rFonts w:cstheme="minorHAnsi"/>
          <w:sz w:val="24"/>
          <w:szCs w:val="24"/>
        </w:rPr>
        <w:fldChar w:fldCharType="end"/>
      </w:r>
    </w:p>
    <w:p w:rsidR="00BE491C" w:rsidRPr="00375CA3" w:rsidRDefault="00BE491C" w:rsidP="00BE491C">
      <w:pPr>
        <w:jc w:val="center"/>
        <w:rPr>
          <w:rFonts w:cstheme="minorHAnsi"/>
          <w:b/>
          <w:sz w:val="24"/>
          <w:szCs w:val="24"/>
        </w:rPr>
      </w:pPr>
      <w:r w:rsidRPr="00375CA3">
        <w:rPr>
          <w:rFonts w:cstheme="minorHAnsi"/>
          <w:sz w:val="24"/>
          <w:szCs w:val="24"/>
        </w:rPr>
        <w:br w:type="page"/>
      </w:r>
      <w:r w:rsidRPr="00375CA3">
        <w:rPr>
          <w:rFonts w:cstheme="minorHAnsi"/>
          <w:b/>
          <w:sz w:val="24"/>
          <w:szCs w:val="24"/>
        </w:rPr>
        <w:lastRenderedPageBreak/>
        <w:t>Tips on Managing the focus Group Session</w:t>
      </w:r>
    </w:p>
    <w:p w:rsidR="00BE491C" w:rsidRPr="00375CA3" w:rsidRDefault="00BE491C" w:rsidP="00BE491C">
      <w:pPr>
        <w:pStyle w:val="ListParagraph"/>
        <w:numPr>
          <w:ilvl w:val="3"/>
          <w:numId w:val="3"/>
        </w:numPr>
        <w:ind w:left="720"/>
        <w:rPr>
          <w:rFonts w:cstheme="minorHAnsi"/>
          <w:sz w:val="24"/>
          <w:szCs w:val="24"/>
        </w:rPr>
      </w:pPr>
      <w:r w:rsidRPr="00375CA3">
        <w:rPr>
          <w:rFonts w:cstheme="minorHAnsi"/>
          <w:sz w:val="24"/>
          <w:szCs w:val="24"/>
        </w:rPr>
        <w:t>Once you present a question to the group, it is important to step back and allow the discussion to progress with only a minimal amount of interruption on your part.</w:t>
      </w:r>
    </w:p>
    <w:p w:rsidR="00BE491C" w:rsidRPr="00375CA3" w:rsidRDefault="00BE491C" w:rsidP="00BE491C">
      <w:pPr>
        <w:pStyle w:val="ListParagraph"/>
        <w:numPr>
          <w:ilvl w:val="3"/>
          <w:numId w:val="3"/>
        </w:numPr>
        <w:ind w:left="720"/>
        <w:rPr>
          <w:rFonts w:cstheme="minorHAnsi"/>
          <w:sz w:val="24"/>
          <w:szCs w:val="24"/>
        </w:rPr>
      </w:pPr>
      <w:r w:rsidRPr="00375CA3">
        <w:rPr>
          <w:rFonts w:cstheme="minorHAnsi"/>
          <w:sz w:val="24"/>
          <w:szCs w:val="24"/>
        </w:rPr>
        <w:t xml:space="preserve">Do not steer the conversation to answers you want to hear </w:t>
      </w:r>
      <w:r w:rsidRPr="00375CA3">
        <w:rPr>
          <w:rFonts w:cstheme="minorHAnsi"/>
          <w:sz w:val="24"/>
          <w:szCs w:val="24"/>
        </w:rPr>
        <w:sym w:font="Wingdings" w:char="F04A"/>
      </w:r>
    </w:p>
    <w:p w:rsidR="00BE491C" w:rsidRPr="00375CA3" w:rsidRDefault="00BE491C" w:rsidP="00BE491C">
      <w:pPr>
        <w:pStyle w:val="ListParagraph"/>
        <w:numPr>
          <w:ilvl w:val="3"/>
          <w:numId w:val="3"/>
        </w:numPr>
        <w:ind w:left="720"/>
        <w:rPr>
          <w:rFonts w:cstheme="minorHAnsi"/>
          <w:sz w:val="24"/>
          <w:szCs w:val="24"/>
        </w:rPr>
      </w:pPr>
      <w:r w:rsidRPr="00375CA3">
        <w:rPr>
          <w:rFonts w:cstheme="minorHAnsi"/>
          <w:sz w:val="24"/>
          <w:szCs w:val="24"/>
        </w:rPr>
        <w:t>Allow periods of silence. Silence is uncomfortable…but silence is also golden…</w:t>
      </w:r>
    </w:p>
    <w:p w:rsidR="00BE491C" w:rsidRPr="00375CA3" w:rsidRDefault="00BE491C" w:rsidP="00BE491C">
      <w:pPr>
        <w:pStyle w:val="ListParagraph"/>
        <w:numPr>
          <w:ilvl w:val="3"/>
          <w:numId w:val="3"/>
        </w:numPr>
        <w:ind w:left="720"/>
        <w:rPr>
          <w:rFonts w:cstheme="minorHAnsi"/>
          <w:sz w:val="24"/>
          <w:szCs w:val="24"/>
        </w:rPr>
      </w:pPr>
      <w:r w:rsidRPr="00375CA3">
        <w:rPr>
          <w:rFonts w:cstheme="minorHAnsi"/>
          <w:sz w:val="24"/>
          <w:szCs w:val="24"/>
        </w:rPr>
        <w:t>Avoid asking questions that seem to suggest a correct answer.</w:t>
      </w:r>
    </w:p>
    <w:p w:rsidR="00BE491C" w:rsidRPr="00375CA3" w:rsidRDefault="00BE491C" w:rsidP="00BE491C">
      <w:pPr>
        <w:pStyle w:val="ListParagraph"/>
        <w:numPr>
          <w:ilvl w:val="3"/>
          <w:numId w:val="3"/>
        </w:numPr>
        <w:ind w:left="720"/>
        <w:rPr>
          <w:rFonts w:cstheme="minorHAnsi"/>
          <w:sz w:val="24"/>
          <w:szCs w:val="24"/>
        </w:rPr>
      </w:pPr>
      <w:r w:rsidRPr="00375CA3">
        <w:rPr>
          <w:rFonts w:cstheme="minorHAnsi"/>
          <w:sz w:val="24"/>
          <w:szCs w:val="24"/>
        </w:rPr>
        <w:t>Try not to let strong personalities dominate the discussion.</w:t>
      </w:r>
    </w:p>
    <w:p w:rsidR="00BE491C" w:rsidRPr="00375CA3" w:rsidRDefault="00BE491C" w:rsidP="00BE491C">
      <w:pPr>
        <w:pStyle w:val="ListParagraph"/>
        <w:numPr>
          <w:ilvl w:val="3"/>
          <w:numId w:val="3"/>
        </w:numPr>
        <w:ind w:left="720"/>
        <w:rPr>
          <w:rFonts w:cstheme="minorHAnsi"/>
          <w:sz w:val="24"/>
          <w:szCs w:val="24"/>
        </w:rPr>
      </w:pPr>
      <w:r w:rsidRPr="00375CA3">
        <w:rPr>
          <w:rFonts w:cstheme="minorHAnsi"/>
          <w:sz w:val="24"/>
          <w:szCs w:val="24"/>
        </w:rPr>
        <w:t>Encourage input by those who are less inclined to speak out on the questions being discussed.</w:t>
      </w:r>
    </w:p>
    <w:p w:rsidR="00BE491C" w:rsidRPr="00375CA3" w:rsidRDefault="00BE491C" w:rsidP="00BE491C">
      <w:pPr>
        <w:pStyle w:val="ListParagraph"/>
        <w:numPr>
          <w:ilvl w:val="3"/>
          <w:numId w:val="3"/>
        </w:numPr>
        <w:ind w:left="720"/>
        <w:rPr>
          <w:rFonts w:cstheme="minorHAnsi"/>
          <w:sz w:val="24"/>
          <w:szCs w:val="24"/>
        </w:rPr>
      </w:pPr>
      <w:r w:rsidRPr="00375CA3">
        <w:rPr>
          <w:rFonts w:cstheme="minorHAnsi"/>
          <w:sz w:val="24"/>
          <w:szCs w:val="24"/>
        </w:rPr>
        <w:t>Make every effort to practice good listening skills.</w:t>
      </w:r>
    </w:p>
    <w:p w:rsidR="00BE491C" w:rsidRPr="00375CA3" w:rsidRDefault="00BE491C" w:rsidP="00BE491C">
      <w:pPr>
        <w:ind w:left="360"/>
        <w:rPr>
          <w:rFonts w:cstheme="minorHAnsi"/>
          <w:sz w:val="24"/>
          <w:szCs w:val="24"/>
        </w:rPr>
      </w:pPr>
      <w:r w:rsidRPr="00375CA3">
        <w:rPr>
          <w:rFonts w:cstheme="minorHAnsi"/>
          <w:sz w:val="24"/>
          <w:szCs w:val="24"/>
        </w:rPr>
        <w:t xml:space="preserve">Directly quoted from:  Israel, G., &amp; Galindo-Gonzalez, S. (2008). </w:t>
      </w:r>
      <w:r w:rsidRPr="00375CA3">
        <w:rPr>
          <w:rFonts w:cstheme="minorHAnsi"/>
          <w:i/>
          <w:sz w:val="24"/>
          <w:szCs w:val="24"/>
        </w:rPr>
        <w:t xml:space="preserve">Using focus group interviews for planning or evaluating extension programs. </w:t>
      </w:r>
      <w:r w:rsidRPr="00375CA3">
        <w:rPr>
          <w:rFonts w:cstheme="minorHAnsi"/>
          <w:sz w:val="24"/>
          <w:szCs w:val="24"/>
        </w:rPr>
        <w:t>University of Florida.</w:t>
      </w:r>
      <w:r w:rsidRPr="00375CA3">
        <w:rPr>
          <w:rFonts w:cstheme="minorHAnsi"/>
          <w:i/>
          <w:sz w:val="24"/>
          <w:szCs w:val="24"/>
        </w:rPr>
        <w:t xml:space="preserve"> </w:t>
      </w:r>
      <w:r w:rsidRPr="00375CA3">
        <w:rPr>
          <w:rFonts w:cstheme="minorHAnsi"/>
          <w:sz w:val="24"/>
          <w:szCs w:val="24"/>
        </w:rPr>
        <w:t xml:space="preserve">Retrieved February 19, 2010, from </w:t>
      </w:r>
      <w:r w:rsidRPr="00375CA3">
        <w:rPr>
          <w:rFonts w:cstheme="minorHAnsi"/>
          <w:sz w:val="24"/>
          <w:szCs w:val="24"/>
        </w:rPr>
        <w:fldChar w:fldCharType="begin"/>
      </w:r>
      <w:r w:rsidRPr="00375CA3">
        <w:rPr>
          <w:rFonts w:cstheme="minorHAnsi"/>
          <w:sz w:val="24"/>
          <w:szCs w:val="24"/>
        </w:rPr>
        <w:instrText xml:space="preserve"> HYPERLINK "http://edis.ifas.ufl.edu/pdffiles/PD/PD03600.pdf" </w:instrText>
      </w:r>
      <w:r w:rsidRPr="00375CA3">
        <w:rPr>
          <w:rFonts w:cstheme="minorHAnsi"/>
          <w:sz w:val="24"/>
          <w:szCs w:val="24"/>
        </w:rPr>
        <w:fldChar w:fldCharType="separate"/>
      </w:r>
      <w:r w:rsidRPr="00375CA3">
        <w:rPr>
          <w:rStyle w:val="Hyperlink"/>
          <w:rFonts w:cstheme="minorHAnsi"/>
          <w:sz w:val="24"/>
          <w:szCs w:val="24"/>
        </w:rPr>
        <w:t>http://edis.ifas.ufl.edu/pdffiles/PD/PD03600.pdf</w:t>
      </w:r>
      <w:r w:rsidRPr="00375CA3">
        <w:rPr>
          <w:rStyle w:val="Hyperlink"/>
          <w:rFonts w:cstheme="minorHAnsi"/>
          <w:sz w:val="24"/>
          <w:szCs w:val="24"/>
        </w:rPr>
        <w:fldChar w:fldCharType="end"/>
      </w:r>
    </w:p>
    <w:p w:rsidR="006A2AF2" w:rsidRDefault="006A2AF2">
      <w:pPr>
        <w:rPr>
          <w:rFonts w:cstheme="minorHAnsi"/>
          <w:b/>
          <w:sz w:val="24"/>
          <w:szCs w:val="24"/>
          <w:lang w:val="en-US"/>
        </w:rPr>
      </w:pPr>
      <w:r>
        <w:rPr>
          <w:rFonts w:cstheme="minorHAnsi"/>
          <w:b/>
          <w:sz w:val="24"/>
          <w:szCs w:val="24"/>
        </w:rPr>
        <w:br w:type="page"/>
      </w:r>
    </w:p>
    <w:p w:rsidR="00BE491C" w:rsidRPr="00375CA3" w:rsidRDefault="00BE491C" w:rsidP="00BE491C">
      <w:pPr>
        <w:pStyle w:val="ListParagraph"/>
        <w:ind w:left="360"/>
        <w:rPr>
          <w:rFonts w:cstheme="minorHAnsi"/>
          <w:b/>
          <w:sz w:val="24"/>
          <w:szCs w:val="24"/>
        </w:rPr>
      </w:pPr>
      <w:r w:rsidRPr="00375CA3">
        <w:rPr>
          <w:rFonts w:cstheme="minorHAnsi"/>
          <w:b/>
          <w:sz w:val="24"/>
          <w:szCs w:val="24"/>
        </w:rPr>
        <w:lastRenderedPageBreak/>
        <w:t>Questions &amp; Processes</w:t>
      </w:r>
    </w:p>
    <w:p w:rsidR="00BE491C" w:rsidRPr="00375CA3" w:rsidRDefault="00BE491C" w:rsidP="00BE491C">
      <w:pPr>
        <w:pStyle w:val="ListParagraph"/>
        <w:numPr>
          <w:ilvl w:val="1"/>
          <w:numId w:val="8"/>
        </w:numPr>
        <w:rPr>
          <w:rFonts w:cstheme="minorHAnsi"/>
          <w:sz w:val="24"/>
          <w:szCs w:val="24"/>
        </w:rPr>
      </w:pPr>
      <w:r w:rsidRPr="00375CA3">
        <w:rPr>
          <w:rFonts w:cstheme="minorHAnsi"/>
          <w:sz w:val="24"/>
          <w:szCs w:val="24"/>
        </w:rPr>
        <w:t xml:space="preserve">Process: </w:t>
      </w:r>
      <w:r w:rsidR="00375CA3" w:rsidRPr="00375CA3">
        <w:rPr>
          <w:rFonts w:cstheme="minorHAnsi"/>
          <w:sz w:val="24"/>
          <w:szCs w:val="24"/>
        </w:rPr>
        <w:t xml:space="preserve"> </w:t>
      </w:r>
      <w:r w:rsidR="00375CA3" w:rsidRPr="00375CA3">
        <w:rPr>
          <w:rFonts w:cstheme="minorHAnsi"/>
          <w:b/>
          <w:sz w:val="24"/>
          <w:szCs w:val="24"/>
        </w:rPr>
        <w:t>Sticky Notes</w:t>
      </w:r>
    </w:p>
    <w:p w:rsidR="00BE491C" w:rsidRPr="00375CA3" w:rsidRDefault="00BE491C" w:rsidP="00375CA3">
      <w:pPr>
        <w:pStyle w:val="ListParagraph"/>
        <w:numPr>
          <w:ilvl w:val="2"/>
          <w:numId w:val="9"/>
        </w:numPr>
        <w:rPr>
          <w:rFonts w:cstheme="minorHAnsi"/>
          <w:sz w:val="24"/>
          <w:szCs w:val="24"/>
        </w:rPr>
      </w:pPr>
      <w:r w:rsidRPr="00375CA3">
        <w:rPr>
          <w:rFonts w:cstheme="minorHAnsi"/>
          <w:sz w:val="24"/>
          <w:szCs w:val="24"/>
        </w:rPr>
        <w:t>Have participants write down ideas to questions on post-it-notes first. One idea per post-it-note related to the topic.</w:t>
      </w:r>
    </w:p>
    <w:p w:rsidR="00BE491C" w:rsidRPr="00375CA3" w:rsidRDefault="00BE491C" w:rsidP="00375CA3">
      <w:pPr>
        <w:pStyle w:val="ListParagraph"/>
        <w:numPr>
          <w:ilvl w:val="3"/>
          <w:numId w:val="9"/>
        </w:numPr>
        <w:rPr>
          <w:rFonts w:cstheme="minorHAnsi"/>
          <w:sz w:val="24"/>
          <w:szCs w:val="24"/>
        </w:rPr>
      </w:pPr>
      <w:r w:rsidRPr="00375CA3">
        <w:rPr>
          <w:rFonts w:cstheme="minorHAnsi"/>
          <w:sz w:val="24"/>
          <w:szCs w:val="24"/>
        </w:rPr>
        <w:t>Each member talks by putting post-it-note in the centre of the table, going around the groups so everyone has a voice. Continue until all post it notes are exhausted.</w:t>
      </w:r>
    </w:p>
    <w:p w:rsidR="00BE491C" w:rsidRPr="00375CA3" w:rsidRDefault="00BE491C" w:rsidP="00375CA3">
      <w:pPr>
        <w:pStyle w:val="ListParagraph"/>
        <w:numPr>
          <w:ilvl w:val="3"/>
          <w:numId w:val="9"/>
        </w:numPr>
        <w:rPr>
          <w:rFonts w:cstheme="minorHAnsi"/>
          <w:sz w:val="24"/>
          <w:szCs w:val="24"/>
        </w:rPr>
      </w:pPr>
      <w:r w:rsidRPr="00375CA3">
        <w:rPr>
          <w:rFonts w:cstheme="minorHAnsi"/>
          <w:sz w:val="24"/>
          <w:szCs w:val="24"/>
        </w:rPr>
        <w:t>Note taker is recording ideas on chart paper as discussion continues. Note taker may start to notice themes and can record or make headings according to themes on chart paper/SMART board/computer with projector</w:t>
      </w:r>
    </w:p>
    <w:p w:rsidR="00BE491C" w:rsidRPr="00375CA3" w:rsidRDefault="00BE491C" w:rsidP="00375CA3">
      <w:pPr>
        <w:pStyle w:val="ListParagraph"/>
        <w:numPr>
          <w:ilvl w:val="2"/>
          <w:numId w:val="9"/>
        </w:numPr>
        <w:rPr>
          <w:rFonts w:cstheme="minorHAnsi"/>
          <w:sz w:val="24"/>
          <w:szCs w:val="24"/>
        </w:rPr>
      </w:pPr>
      <w:r w:rsidRPr="00375CA3">
        <w:rPr>
          <w:rFonts w:cstheme="minorHAnsi"/>
          <w:sz w:val="24"/>
          <w:szCs w:val="24"/>
        </w:rPr>
        <w:t>At the end of the first question, facilitators or note taker should review notes on chart paper, ask if there are any additions.</w:t>
      </w:r>
    </w:p>
    <w:p w:rsidR="00BE491C" w:rsidRPr="00BE491C" w:rsidRDefault="00BE491C" w:rsidP="00BE491C">
      <w:pPr>
        <w:numPr>
          <w:ilvl w:val="2"/>
          <w:numId w:val="5"/>
        </w:numPr>
        <w:spacing w:before="100" w:beforeAutospacing="1" w:after="100" w:afterAutospacing="1" w:line="240" w:lineRule="auto"/>
        <w:textAlignment w:val="baseline"/>
        <w:rPr>
          <w:rFonts w:eastAsia="Times New Roman" w:cstheme="minorHAnsi"/>
          <w:b/>
          <w:i/>
          <w:color w:val="000000"/>
          <w:sz w:val="24"/>
          <w:szCs w:val="24"/>
          <w:lang w:eastAsia="en-CA"/>
        </w:rPr>
      </w:pPr>
      <w:r w:rsidRPr="00BE491C">
        <w:rPr>
          <w:rFonts w:eastAsia="Times New Roman" w:cstheme="minorHAnsi"/>
          <w:b/>
          <w:i/>
          <w:color w:val="000000"/>
          <w:sz w:val="24"/>
          <w:szCs w:val="24"/>
          <w:lang w:eastAsia="en-CA"/>
        </w:rPr>
        <w:t>What has changed in the work in your building</w:t>
      </w:r>
    </w:p>
    <w:p w:rsidR="00BE491C" w:rsidRPr="00BE491C" w:rsidRDefault="00BE491C" w:rsidP="00BE491C">
      <w:pPr>
        <w:numPr>
          <w:ilvl w:val="3"/>
          <w:numId w:val="6"/>
        </w:numPr>
        <w:spacing w:before="100" w:beforeAutospacing="1" w:after="100" w:afterAutospacing="1" w:line="240" w:lineRule="auto"/>
        <w:textAlignment w:val="baseline"/>
        <w:rPr>
          <w:rFonts w:eastAsia="Times New Roman" w:cstheme="minorHAnsi"/>
          <w:b/>
          <w:i/>
          <w:color w:val="000000"/>
          <w:sz w:val="24"/>
          <w:szCs w:val="24"/>
          <w:lang w:eastAsia="en-CA"/>
        </w:rPr>
      </w:pPr>
      <w:r w:rsidRPr="00BE491C">
        <w:rPr>
          <w:rFonts w:eastAsia="Times New Roman" w:cstheme="minorHAnsi"/>
          <w:b/>
          <w:i/>
          <w:color w:val="000000"/>
          <w:sz w:val="24"/>
          <w:szCs w:val="24"/>
          <w:lang w:eastAsia="en-CA"/>
        </w:rPr>
        <w:t>teacher?</w:t>
      </w:r>
    </w:p>
    <w:p w:rsidR="00BE491C" w:rsidRPr="00375CA3" w:rsidRDefault="00BE491C" w:rsidP="00BE491C">
      <w:pPr>
        <w:numPr>
          <w:ilvl w:val="3"/>
          <w:numId w:val="6"/>
        </w:numPr>
        <w:spacing w:before="100" w:beforeAutospacing="1" w:after="100" w:afterAutospacing="1" w:line="240" w:lineRule="auto"/>
        <w:textAlignment w:val="baseline"/>
        <w:rPr>
          <w:rFonts w:eastAsia="Times New Roman" w:cstheme="minorHAnsi"/>
          <w:i/>
          <w:color w:val="000000"/>
          <w:sz w:val="24"/>
          <w:szCs w:val="24"/>
          <w:lang w:eastAsia="en-CA"/>
        </w:rPr>
      </w:pPr>
      <w:r w:rsidRPr="00BE491C">
        <w:rPr>
          <w:rFonts w:eastAsia="Times New Roman" w:cstheme="minorHAnsi"/>
          <w:b/>
          <w:i/>
          <w:color w:val="000000"/>
          <w:sz w:val="24"/>
          <w:szCs w:val="24"/>
          <w:lang w:eastAsia="en-CA"/>
        </w:rPr>
        <w:t>parent?</w:t>
      </w:r>
    </w:p>
    <w:p w:rsidR="00375CA3" w:rsidRPr="00375CA3" w:rsidRDefault="00375CA3" w:rsidP="00375CA3">
      <w:pPr>
        <w:pStyle w:val="ListParagraph"/>
        <w:numPr>
          <w:ilvl w:val="1"/>
          <w:numId w:val="8"/>
        </w:numPr>
        <w:spacing w:before="100" w:beforeAutospacing="1" w:after="100" w:afterAutospacing="1" w:line="240" w:lineRule="auto"/>
        <w:textAlignment w:val="baseline"/>
        <w:rPr>
          <w:rFonts w:eastAsia="Times New Roman" w:cstheme="minorHAnsi"/>
          <w:color w:val="000000"/>
          <w:sz w:val="24"/>
          <w:szCs w:val="24"/>
          <w:lang w:eastAsia="en-CA"/>
        </w:rPr>
      </w:pPr>
      <w:r w:rsidRPr="00375CA3">
        <w:rPr>
          <w:rFonts w:cstheme="minorHAnsi"/>
          <w:sz w:val="24"/>
          <w:szCs w:val="24"/>
        </w:rPr>
        <w:t xml:space="preserve">Process:  </w:t>
      </w:r>
      <w:r w:rsidRPr="00375CA3">
        <w:rPr>
          <w:rFonts w:cstheme="minorHAnsi"/>
          <w:b/>
          <w:sz w:val="24"/>
          <w:szCs w:val="24"/>
        </w:rPr>
        <w:t>Large group discussion with note taking</w:t>
      </w:r>
    </w:p>
    <w:p w:rsidR="00375CA3" w:rsidRPr="00375CA3" w:rsidRDefault="00375CA3" w:rsidP="00375CA3">
      <w:pPr>
        <w:pStyle w:val="ListParagraph"/>
        <w:numPr>
          <w:ilvl w:val="2"/>
          <w:numId w:val="8"/>
        </w:numPr>
        <w:rPr>
          <w:rFonts w:cstheme="minorHAnsi"/>
          <w:sz w:val="24"/>
          <w:szCs w:val="24"/>
        </w:rPr>
      </w:pPr>
      <w:r w:rsidRPr="00375CA3">
        <w:rPr>
          <w:rFonts w:cstheme="minorHAnsi"/>
          <w:sz w:val="24"/>
          <w:szCs w:val="24"/>
        </w:rPr>
        <w:t xml:space="preserve">Work as a large group with </w:t>
      </w:r>
      <w:r w:rsidRPr="00375CA3">
        <w:rPr>
          <w:rFonts w:cstheme="minorHAnsi"/>
          <w:sz w:val="24"/>
          <w:szCs w:val="24"/>
          <w:u w:val="single"/>
        </w:rPr>
        <w:t>one facilitator</w:t>
      </w:r>
      <w:r w:rsidRPr="00375CA3">
        <w:rPr>
          <w:rFonts w:cstheme="minorHAnsi"/>
          <w:sz w:val="24"/>
          <w:szCs w:val="24"/>
        </w:rPr>
        <w:t xml:space="preserve"> and one </w:t>
      </w:r>
      <w:r w:rsidRPr="00375CA3">
        <w:rPr>
          <w:rFonts w:cstheme="minorHAnsi"/>
          <w:sz w:val="24"/>
          <w:szCs w:val="24"/>
          <w:u w:val="single"/>
        </w:rPr>
        <w:t>note taker</w:t>
      </w:r>
      <w:r w:rsidRPr="00375CA3">
        <w:rPr>
          <w:rFonts w:cstheme="minorHAnsi"/>
          <w:sz w:val="24"/>
          <w:szCs w:val="24"/>
        </w:rPr>
        <w:t>.</w:t>
      </w:r>
    </w:p>
    <w:p w:rsidR="00375CA3" w:rsidRPr="00375CA3" w:rsidRDefault="00375CA3" w:rsidP="00375CA3">
      <w:pPr>
        <w:pStyle w:val="ListParagraph"/>
        <w:numPr>
          <w:ilvl w:val="2"/>
          <w:numId w:val="8"/>
        </w:numPr>
        <w:rPr>
          <w:rFonts w:cstheme="minorHAnsi"/>
          <w:sz w:val="24"/>
          <w:szCs w:val="24"/>
        </w:rPr>
      </w:pPr>
      <w:r w:rsidRPr="00375CA3">
        <w:rPr>
          <w:rFonts w:cstheme="minorHAnsi"/>
          <w:sz w:val="24"/>
          <w:szCs w:val="24"/>
        </w:rPr>
        <w:t xml:space="preserve">Work through questions as a large group discussion </w:t>
      </w:r>
    </w:p>
    <w:p w:rsidR="00375CA3" w:rsidRPr="00375CA3" w:rsidRDefault="00375CA3" w:rsidP="00375CA3">
      <w:pPr>
        <w:pStyle w:val="ListParagraph"/>
        <w:numPr>
          <w:ilvl w:val="2"/>
          <w:numId w:val="8"/>
        </w:numPr>
        <w:rPr>
          <w:rFonts w:cstheme="minorHAnsi"/>
          <w:sz w:val="24"/>
          <w:szCs w:val="24"/>
        </w:rPr>
      </w:pPr>
      <w:r w:rsidRPr="00375CA3">
        <w:rPr>
          <w:rFonts w:cstheme="minorHAnsi"/>
          <w:sz w:val="24"/>
          <w:szCs w:val="24"/>
        </w:rPr>
        <w:t xml:space="preserve">Note taker should record on chart paper or SMART board or on laptop that is attached to a projector.  </w:t>
      </w:r>
      <w:r w:rsidRPr="00375CA3">
        <w:rPr>
          <w:rFonts w:cstheme="minorHAnsi"/>
          <w:sz w:val="24"/>
          <w:szCs w:val="24"/>
          <w:u w:val="single"/>
        </w:rPr>
        <w:t>Notes need to be seen by the group.</w:t>
      </w:r>
    </w:p>
    <w:p w:rsidR="00BE491C" w:rsidRPr="00BE491C" w:rsidRDefault="00BE491C" w:rsidP="00BE491C">
      <w:pPr>
        <w:numPr>
          <w:ilvl w:val="2"/>
          <w:numId w:val="6"/>
        </w:numPr>
        <w:spacing w:before="100" w:beforeAutospacing="1" w:after="100" w:afterAutospacing="1" w:line="240" w:lineRule="auto"/>
        <w:textAlignment w:val="baseline"/>
        <w:rPr>
          <w:rFonts w:eastAsia="Times New Roman" w:cstheme="minorHAnsi"/>
          <w:b/>
          <w:i/>
          <w:color w:val="000000"/>
          <w:sz w:val="24"/>
          <w:szCs w:val="24"/>
          <w:lang w:eastAsia="en-CA"/>
        </w:rPr>
      </w:pPr>
      <w:r w:rsidRPr="00BE491C">
        <w:rPr>
          <w:rFonts w:eastAsia="Times New Roman" w:cstheme="minorHAnsi"/>
          <w:b/>
          <w:i/>
          <w:color w:val="000000"/>
          <w:sz w:val="24"/>
          <w:szCs w:val="24"/>
          <w:lang w:eastAsia="en-CA"/>
        </w:rPr>
        <w:t>What has changed in relation to student work in your school?</w:t>
      </w:r>
    </w:p>
    <w:p w:rsidR="00375CA3" w:rsidRPr="006A2AF2" w:rsidRDefault="00BE491C" w:rsidP="006A2AF2">
      <w:pPr>
        <w:numPr>
          <w:ilvl w:val="2"/>
          <w:numId w:val="6"/>
        </w:numPr>
        <w:spacing w:before="100" w:beforeAutospacing="1" w:after="100" w:afterAutospacing="1" w:line="240" w:lineRule="auto"/>
        <w:textAlignment w:val="baseline"/>
        <w:rPr>
          <w:rFonts w:eastAsia="Times New Roman" w:cstheme="minorHAnsi"/>
          <w:b/>
          <w:i/>
          <w:color w:val="000000"/>
          <w:sz w:val="24"/>
          <w:szCs w:val="24"/>
          <w:lang w:eastAsia="en-CA"/>
        </w:rPr>
      </w:pPr>
      <w:r w:rsidRPr="00BE491C">
        <w:rPr>
          <w:rFonts w:eastAsia="Times New Roman" w:cstheme="minorHAnsi"/>
          <w:b/>
          <w:i/>
          <w:color w:val="000000"/>
          <w:sz w:val="24"/>
          <w:szCs w:val="24"/>
          <w:lang w:eastAsia="en-CA"/>
        </w:rPr>
        <w:t>What barriers did you face?</w:t>
      </w:r>
    </w:p>
    <w:p w:rsidR="00375CA3" w:rsidRPr="00375CA3" w:rsidRDefault="00375CA3" w:rsidP="00375CA3">
      <w:pPr>
        <w:pStyle w:val="ListParagraph"/>
        <w:numPr>
          <w:ilvl w:val="1"/>
          <w:numId w:val="8"/>
        </w:numPr>
        <w:spacing w:before="100" w:beforeAutospacing="1" w:after="100" w:afterAutospacing="1" w:line="240" w:lineRule="auto"/>
        <w:textAlignment w:val="baseline"/>
        <w:rPr>
          <w:rFonts w:eastAsia="Times New Roman" w:cstheme="minorHAnsi"/>
          <w:color w:val="000000"/>
          <w:sz w:val="24"/>
          <w:szCs w:val="24"/>
          <w:lang w:eastAsia="en-CA"/>
        </w:rPr>
      </w:pPr>
      <w:r w:rsidRPr="00375CA3">
        <w:rPr>
          <w:rFonts w:eastAsia="Times New Roman" w:cstheme="minorHAnsi"/>
          <w:color w:val="000000"/>
          <w:sz w:val="24"/>
          <w:szCs w:val="24"/>
          <w:lang w:eastAsia="en-CA"/>
        </w:rPr>
        <w:t xml:space="preserve">Process: </w:t>
      </w:r>
      <w:r w:rsidRPr="006A2AF2">
        <w:rPr>
          <w:rFonts w:eastAsia="Times New Roman" w:cstheme="minorHAnsi"/>
          <w:b/>
          <w:color w:val="000000"/>
          <w:sz w:val="24"/>
          <w:szCs w:val="24"/>
          <w:lang w:eastAsia="en-CA"/>
        </w:rPr>
        <w:t>Choose either Sticky or Large Group Discussion</w:t>
      </w:r>
    </w:p>
    <w:p w:rsidR="00BE491C" w:rsidRPr="006A2AF2" w:rsidRDefault="00BE491C" w:rsidP="006A2AF2">
      <w:pPr>
        <w:pStyle w:val="ListParagraph"/>
        <w:numPr>
          <w:ilvl w:val="2"/>
          <w:numId w:val="10"/>
        </w:numPr>
        <w:spacing w:before="100" w:beforeAutospacing="1" w:after="100" w:afterAutospacing="1" w:line="240" w:lineRule="auto"/>
        <w:textAlignment w:val="baseline"/>
        <w:rPr>
          <w:rFonts w:eastAsia="Times New Roman" w:cstheme="minorHAnsi"/>
          <w:b/>
          <w:i/>
          <w:color w:val="000000"/>
          <w:sz w:val="24"/>
          <w:szCs w:val="24"/>
          <w:lang w:eastAsia="en-CA"/>
        </w:rPr>
      </w:pPr>
      <w:r w:rsidRPr="006A2AF2">
        <w:rPr>
          <w:rFonts w:eastAsia="Times New Roman" w:cstheme="minorHAnsi"/>
          <w:b/>
          <w:i/>
          <w:color w:val="000000"/>
          <w:sz w:val="24"/>
          <w:szCs w:val="24"/>
          <w:lang w:eastAsia="en-CA"/>
        </w:rPr>
        <w:t>What knowledge and skills do you feel change agents should have?</w:t>
      </w:r>
    </w:p>
    <w:p w:rsidR="00BE491C" w:rsidRPr="00BE491C" w:rsidRDefault="00BE491C" w:rsidP="006A2AF2">
      <w:pPr>
        <w:numPr>
          <w:ilvl w:val="2"/>
          <w:numId w:val="10"/>
        </w:numPr>
        <w:spacing w:before="100" w:beforeAutospacing="1" w:after="100" w:afterAutospacing="1" w:line="240" w:lineRule="auto"/>
        <w:textAlignment w:val="baseline"/>
        <w:rPr>
          <w:rFonts w:eastAsia="Times New Roman" w:cstheme="minorHAnsi"/>
          <w:b/>
          <w:i/>
          <w:color w:val="000000"/>
          <w:sz w:val="24"/>
          <w:szCs w:val="24"/>
          <w:lang w:eastAsia="en-CA"/>
        </w:rPr>
      </w:pPr>
      <w:r w:rsidRPr="00BE491C">
        <w:rPr>
          <w:rFonts w:eastAsia="Times New Roman" w:cstheme="minorHAnsi"/>
          <w:b/>
          <w:i/>
          <w:color w:val="000000"/>
          <w:sz w:val="24"/>
          <w:szCs w:val="24"/>
          <w:lang w:eastAsia="en-CA"/>
        </w:rPr>
        <w:t>What advice do you have for moving forward?</w:t>
      </w:r>
    </w:p>
    <w:p w:rsidR="00BE491C" w:rsidRPr="00375CA3" w:rsidRDefault="00BE491C" w:rsidP="006A2AF2">
      <w:pPr>
        <w:pStyle w:val="ListParagraph"/>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1080"/>
        <w:rPr>
          <w:rFonts w:cstheme="minorHAnsi"/>
          <w:b/>
          <w:color w:val="000000"/>
          <w:sz w:val="24"/>
          <w:szCs w:val="24"/>
        </w:rPr>
      </w:pPr>
      <w:r w:rsidRPr="00375CA3">
        <w:rPr>
          <w:rFonts w:cstheme="minorHAnsi"/>
          <w:b/>
          <w:color w:val="000000"/>
          <w:sz w:val="24"/>
          <w:szCs w:val="24"/>
        </w:rPr>
        <w:t xml:space="preserve">Wrap-Up </w:t>
      </w:r>
    </w:p>
    <w:p w:rsidR="00BE491C" w:rsidRPr="00375CA3" w:rsidRDefault="00BE491C" w:rsidP="00BE491C">
      <w:pPr>
        <w:pStyle w:val="ListParagraph"/>
        <w:numPr>
          <w:ilvl w:val="1"/>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heme="minorHAnsi"/>
          <w:color w:val="000000"/>
          <w:sz w:val="24"/>
          <w:szCs w:val="24"/>
        </w:rPr>
      </w:pPr>
      <w:r w:rsidRPr="00375CA3">
        <w:rPr>
          <w:rFonts w:cstheme="minorHAnsi"/>
          <w:color w:val="000000"/>
          <w:sz w:val="24"/>
          <w:szCs w:val="24"/>
        </w:rPr>
        <w:t xml:space="preserve">We’ve covered a lot of ground in our time together. Is there anything else you would like to tell us about in relation to our </w:t>
      </w:r>
      <w:r w:rsidR="006A2AF2">
        <w:rPr>
          <w:rFonts w:cstheme="minorHAnsi"/>
          <w:color w:val="000000"/>
          <w:sz w:val="24"/>
          <w:szCs w:val="24"/>
        </w:rPr>
        <w:t>questions</w:t>
      </w:r>
      <w:r w:rsidRPr="00375CA3">
        <w:rPr>
          <w:rFonts w:cstheme="minorHAnsi"/>
          <w:color w:val="000000"/>
          <w:sz w:val="24"/>
          <w:szCs w:val="24"/>
        </w:rPr>
        <w:t>?</w:t>
      </w:r>
    </w:p>
    <w:p w:rsidR="00BE491C" w:rsidRPr="00375CA3" w:rsidRDefault="00BE491C" w:rsidP="00BE491C">
      <w:pPr>
        <w:pStyle w:val="ListParagraph"/>
        <w:numPr>
          <w:ilvl w:val="1"/>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cstheme="minorHAnsi"/>
          <w:color w:val="000000"/>
          <w:sz w:val="24"/>
          <w:szCs w:val="24"/>
        </w:rPr>
      </w:pPr>
      <w:r w:rsidRPr="00375CA3">
        <w:rPr>
          <w:rFonts w:cstheme="minorHAnsi"/>
          <w:color w:val="000000"/>
          <w:sz w:val="24"/>
          <w:szCs w:val="24"/>
        </w:rPr>
        <w:t>Thank you</w:t>
      </w:r>
    </w:p>
    <w:p w:rsidR="0047734E" w:rsidRPr="00375CA3" w:rsidRDefault="0047734E">
      <w:pPr>
        <w:rPr>
          <w:rFonts w:cstheme="minorHAnsi"/>
          <w:sz w:val="24"/>
          <w:szCs w:val="24"/>
        </w:rPr>
      </w:pPr>
    </w:p>
    <w:sectPr w:rsidR="0047734E" w:rsidRPr="00375CA3" w:rsidSect="001744B5">
      <w:pgSz w:w="12240" w:h="15840"/>
      <w:pgMar w:top="1440" w:right="1440" w:bottom="1440" w:left="1440" w:header="720" w:footer="720" w:gutter="0"/>
      <w:pgBorders w:display="notFirstPage" w:offsetFrom="page">
        <w:top w:val="thinThickSmallGap" w:sz="24" w:space="24" w:color="auto"/>
        <w:left w:val="thinThickSmallGap" w:sz="24" w:space="24" w:color="auto"/>
        <w:bottom w:val="thickThinSmallGap" w:sz="24" w:space="24" w:color="auto"/>
        <w:right w:val="thickThinSmallGap" w:sz="24" w:space="24" w:color="auto"/>
      </w:pgBorders>
      <w:pgNumType w:start="0"/>
      <w:cols w:space="720"/>
      <w:titlePg/>
      <w:docGrid w:linePitch="360"/>
      <w:sectPrChange w:id="6" w:author="Technology Services" w:date="2012-04-16T16:26:00Z">
        <w:sectPr w:rsidR="0047734E" w:rsidRPr="00375CA3" w:rsidSect="001744B5">
          <w:pgMar w:top="1440" w:right="1440" w:bottom="1440" w:left="1440" w:header="720" w:footer="720" w:gutter="0"/>
          <w:pgBorders w:display="allPages" w:offsetFrom="text">
            <w:top w:val="none" w:sz="0" w:space="0" w:color="auto"/>
            <w:left w:val="none" w:sz="0" w:space="0" w:color="auto"/>
            <w:bottom w:val="none" w:sz="0" w:space="0" w:color="auto"/>
            <w:right w:val="none" w:sz="0" w:space="0" w:color="auto"/>
          </w:pgBorders>
        </w:sectPr>
      </w:sectPrChang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name w:val="WW8Num6"/>
    <w:lvl w:ilvl="0">
      <w:start w:val="1"/>
      <w:numFmt w:val="decimal"/>
      <w:lvlText w:val="%1."/>
      <w:lvlJc w:val="left"/>
      <w:pPr>
        <w:tabs>
          <w:tab w:val="num" w:pos="0"/>
        </w:tabs>
        <w:ind w:left="1080" w:hanging="360"/>
      </w:pPr>
    </w:lvl>
    <w:lvl w:ilvl="1">
      <w:start w:val="1"/>
      <w:numFmt w:val="decimal"/>
      <w:lvlText w:val="%2."/>
      <w:lvlJc w:val="left"/>
      <w:pPr>
        <w:tabs>
          <w:tab w:val="num" w:pos="1800"/>
        </w:tabs>
        <w:ind w:left="1800" w:hanging="360"/>
      </w:pPr>
      <w:rPr>
        <w:rFonts w:ascii="Times New Roman" w:eastAsia="Times New Roman" w:hAnsi="Times New Roman" w:cs="Times New Roman"/>
      </w:r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nsid w:val="0367251D"/>
    <w:multiLevelType w:val="hybridMultilevel"/>
    <w:tmpl w:val="8B00EB70"/>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F7D512D"/>
    <w:multiLevelType w:val="hybridMultilevel"/>
    <w:tmpl w:val="EC40F2D0"/>
    <w:lvl w:ilvl="0" w:tplc="10090013">
      <w:start w:val="1"/>
      <w:numFmt w:val="upperRoman"/>
      <w:lvlText w:val="%1."/>
      <w:lvlJc w:val="right"/>
      <w:pPr>
        <w:ind w:left="720" w:hanging="360"/>
      </w:pPr>
    </w:lvl>
    <w:lvl w:ilvl="1" w:tplc="10090019" w:tentative="1">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15A2161F"/>
    <w:multiLevelType w:val="hybridMultilevel"/>
    <w:tmpl w:val="D2163D8E"/>
    <w:lvl w:ilvl="0" w:tplc="FADA049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FC3AC2"/>
    <w:multiLevelType w:val="multilevel"/>
    <w:tmpl w:val="ED462F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AF0840"/>
    <w:multiLevelType w:val="hybridMultilevel"/>
    <w:tmpl w:val="3B6CE99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10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D347B5"/>
    <w:multiLevelType w:val="hybridMultilevel"/>
    <w:tmpl w:val="676C31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90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AC2CC8"/>
    <w:multiLevelType w:val="hybridMultilevel"/>
    <w:tmpl w:val="C3DC56AC"/>
    <w:lvl w:ilvl="0" w:tplc="7E9EF7E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50534FC"/>
    <w:multiLevelType w:val="hybridMultilevel"/>
    <w:tmpl w:val="983A4F4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1"/>
  </w:num>
  <w:num w:numId="5">
    <w:abstractNumId w:val="4"/>
  </w:num>
  <w:num w:numId="6">
    <w:abstractNumId w:val="4"/>
    <w:lvlOverride w:ilvl="3">
      <w:lvl w:ilvl="3">
        <w:numFmt w:val="bullet"/>
        <w:lvlText w:val=""/>
        <w:lvlJc w:val="left"/>
        <w:pPr>
          <w:tabs>
            <w:tab w:val="num" w:pos="2880"/>
          </w:tabs>
          <w:ind w:left="2880" w:hanging="360"/>
        </w:pPr>
        <w:rPr>
          <w:rFonts w:ascii="Symbol" w:hAnsi="Symbol" w:hint="default"/>
          <w:sz w:val="20"/>
        </w:rPr>
      </w:lvl>
    </w:lvlOverride>
  </w:num>
  <w:num w:numId="7">
    <w:abstractNumId w:val="0"/>
  </w:num>
  <w:num w:numId="8">
    <w:abstractNumId w:val="8"/>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43A"/>
    <w:rsid w:val="001744B5"/>
    <w:rsid w:val="00375CA3"/>
    <w:rsid w:val="0047734E"/>
    <w:rsid w:val="00580005"/>
    <w:rsid w:val="006A2AF2"/>
    <w:rsid w:val="007F6D19"/>
    <w:rsid w:val="0088343A"/>
    <w:rsid w:val="00A16BDA"/>
    <w:rsid w:val="00BE491C"/>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8343A"/>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8343A"/>
    <w:rPr>
      <w:rFonts w:eastAsiaTheme="minorEastAsia"/>
      <w:lang w:val="en-US" w:eastAsia="ja-JP"/>
    </w:rPr>
  </w:style>
  <w:style w:type="paragraph" w:styleId="BalloonText">
    <w:name w:val="Balloon Text"/>
    <w:basedOn w:val="Normal"/>
    <w:link w:val="BalloonTextChar"/>
    <w:uiPriority w:val="99"/>
    <w:semiHidden/>
    <w:unhideWhenUsed/>
    <w:rsid w:val="00883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43A"/>
    <w:rPr>
      <w:rFonts w:ascii="Tahoma" w:hAnsi="Tahoma" w:cs="Tahoma"/>
      <w:sz w:val="16"/>
      <w:szCs w:val="16"/>
    </w:rPr>
  </w:style>
  <w:style w:type="paragraph" w:styleId="ListParagraph">
    <w:name w:val="List Paragraph"/>
    <w:basedOn w:val="Normal"/>
    <w:uiPriority w:val="34"/>
    <w:qFormat/>
    <w:rsid w:val="0088343A"/>
    <w:pPr>
      <w:ind w:left="720"/>
      <w:contextualSpacing/>
    </w:pPr>
    <w:rPr>
      <w:lang w:val="en-US"/>
    </w:rPr>
  </w:style>
  <w:style w:type="character" w:styleId="Hyperlink">
    <w:name w:val="Hyperlink"/>
    <w:basedOn w:val="DefaultParagraphFont"/>
    <w:uiPriority w:val="99"/>
    <w:unhideWhenUsed/>
    <w:rsid w:val="008834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8343A"/>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88343A"/>
    <w:rPr>
      <w:rFonts w:eastAsiaTheme="minorEastAsia"/>
      <w:lang w:val="en-US" w:eastAsia="ja-JP"/>
    </w:rPr>
  </w:style>
  <w:style w:type="paragraph" w:styleId="BalloonText">
    <w:name w:val="Balloon Text"/>
    <w:basedOn w:val="Normal"/>
    <w:link w:val="BalloonTextChar"/>
    <w:uiPriority w:val="99"/>
    <w:semiHidden/>
    <w:unhideWhenUsed/>
    <w:rsid w:val="00883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343A"/>
    <w:rPr>
      <w:rFonts w:ascii="Tahoma" w:hAnsi="Tahoma" w:cs="Tahoma"/>
      <w:sz w:val="16"/>
      <w:szCs w:val="16"/>
    </w:rPr>
  </w:style>
  <w:style w:type="paragraph" w:styleId="ListParagraph">
    <w:name w:val="List Paragraph"/>
    <w:basedOn w:val="Normal"/>
    <w:uiPriority w:val="34"/>
    <w:qFormat/>
    <w:rsid w:val="0088343A"/>
    <w:pPr>
      <w:ind w:left="720"/>
      <w:contextualSpacing/>
    </w:pPr>
    <w:rPr>
      <w:lang w:val="en-US"/>
    </w:rPr>
  </w:style>
  <w:style w:type="character" w:styleId="Hyperlink">
    <w:name w:val="Hyperlink"/>
    <w:basedOn w:val="DefaultParagraphFont"/>
    <w:uiPriority w:val="99"/>
    <w:unhideWhenUsed/>
    <w:rsid w:val="008834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607019">
      <w:bodyDiv w:val="1"/>
      <w:marLeft w:val="0"/>
      <w:marRight w:val="0"/>
      <w:marTop w:val="0"/>
      <w:marBottom w:val="0"/>
      <w:divBdr>
        <w:top w:val="none" w:sz="0" w:space="0" w:color="auto"/>
        <w:left w:val="none" w:sz="0" w:space="0" w:color="auto"/>
        <w:bottom w:val="none" w:sz="0" w:space="0" w:color="auto"/>
        <w:right w:val="none" w:sz="0" w:space="0" w:color="auto"/>
      </w:divBdr>
      <w:divsChild>
        <w:div w:id="8052718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1028</Words>
  <Characters>3623</Characters>
  <Application>Microsoft Office Word</Application>
  <DocSecurity>0</DocSecurity>
  <Lines>603</Lines>
  <Paragraphs>664</Paragraphs>
  <ScaleCrop>false</ScaleCrop>
  <HeadingPairs>
    <vt:vector size="2" baseType="variant">
      <vt:variant>
        <vt:lpstr>Title</vt:lpstr>
      </vt:variant>
      <vt:variant>
        <vt:i4>1</vt:i4>
      </vt:variant>
    </vt:vector>
  </HeadingPairs>
  <TitlesOfParts>
    <vt:vector size="1" baseType="lpstr">
      <vt:lpstr>AISI Leader Focus Group</vt:lpstr>
    </vt:vector>
  </TitlesOfParts>
  <Company>Chinook's Edge School Division No. 73</Company>
  <LinksUpToDate>false</LinksUpToDate>
  <CharactersWithSpaces>3987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AISI Leader Focus Group</dc:title>
  <dc:subject>April 17, 2012</dc:subject>
  <dc:creator>Technology Services</dc:creator>
  <cp:lastModifiedBy>Technology Services</cp:lastModifiedBy>
  <cp:revision>2</cp:revision>
  <cp:lastPrinted>2012-04-16T22:27:00Z</cp:lastPrinted>
  <dcterms:created xsi:type="dcterms:W3CDTF">2012-04-16T22:32:00Z</dcterms:created>
  <dcterms:modified xsi:type="dcterms:W3CDTF">2012-04-16T22:32:00Z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12Ccp8lgOjDOsdhwHk61p8f7aQrGARX-Q_tfdzE63iBI</vt:lpwstr>
  </property>
  <property fmtid="{D5CDD505-2E9C-101B-9397-08002B2CF9AE}" pid="4" name="Google.Documents.RevisionId">
    <vt:lpwstr>02809008103420420514</vt:lpwstr>
  </property>
  <property fmtid="{D5CDD505-2E9C-101B-9397-08002B2CF9AE}" pid="5" name="Google.Documents.PluginVersion">
    <vt:lpwstr>2.0.2026.3768</vt:lpwstr>
  </property>
  <property fmtid="{D5CDD505-2E9C-101B-9397-08002B2CF9AE}" pid="6" name="Google.Documents.MergeIncapabilityFlags">
    <vt:i4>0</vt:i4>
  </property>
</Properties>
</file>